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FB9" w:rsidRDefault="00F86FB9" w:rsidP="009B56EC">
      <w:pPr>
        <w:spacing w:line="240" w:lineRule="auto"/>
        <w:contextualSpacing/>
      </w:pPr>
      <w:r>
        <w:t>Curiosity</w:t>
      </w:r>
    </w:p>
    <w:p w:rsidR="00F86FB9" w:rsidRDefault="00F86FB9" w:rsidP="009B56EC">
      <w:pPr>
        <w:spacing w:line="240" w:lineRule="auto"/>
        <w:contextualSpacing/>
      </w:pPr>
    </w:p>
    <w:p w:rsidR="00F86FB9" w:rsidRDefault="00F86FB9" w:rsidP="009B56EC">
      <w:pPr>
        <w:spacing w:line="240" w:lineRule="auto"/>
        <w:contextualSpacing/>
      </w:pPr>
      <w:r>
        <w:rPr>
          <w:rStyle w:val="apple-style-span"/>
          <w:rFonts w:ascii="Trebuchet MS" w:hAnsi="Trebuchet MS"/>
          <w:color w:val="333333"/>
        </w:rPr>
        <w:t>may have killed the cat; more likely</w:t>
      </w:r>
      <w:r>
        <w:rPr>
          <w:rFonts w:ascii="Trebuchet MS" w:hAnsi="Trebuchet MS"/>
          <w:color w:val="333333"/>
        </w:rPr>
        <w:br/>
      </w:r>
      <w:r>
        <w:rPr>
          <w:rStyle w:val="apple-style-span"/>
          <w:rFonts w:ascii="Trebuchet MS" w:hAnsi="Trebuchet MS"/>
          <w:color w:val="333333"/>
        </w:rPr>
        <w:t>the cat was just unlucky, or else curious</w:t>
      </w:r>
      <w:r>
        <w:rPr>
          <w:rFonts w:ascii="Trebuchet MS" w:hAnsi="Trebuchet MS"/>
          <w:color w:val="333333"/>
        </w:rPr>
        <w:br/>
      </w:r>
      <w:r>
        <w:rPr>
          <w:rStyle w:val="apple-style-span"/>
          <w:rFonts w:ascii="Trebuchet MS" w:hAnsi="Trebuchet MS"/>
          <w:color w:val="333333"/>
        </w:rPr>
        <w:t>to see what death was like, having no cause</w:t>
      </w:r>
      <w:r>
        <w:rPr>
          <w:rFonts w:ascii="Trebuchet MS" w:hAnsi="Trebuchet MS"/>
          <w:color w:val="333333"/>
        </w:rPr>
        <w:br/>
      </w:r>
      <w:r>
        <w:rPr>
          <w:rStyle w:val="apple-style-span"/>
          <w:rFonts w:ascii="Trebuchet MS" w:hAnsi="Trebuchet MS"/>
          <w:color w:val="333333"/>
        </w:rPr>
        <w:t>to go on licking paws, or fathering</w:t>
      </w:r>
      <w:r>
        <w:rPr>
          <w:rFonts w:ascii="Trebuchet MS" w:hAnsi="Trebuchet MS"/>
          <w:color w:val="333333"/>
        </w:rPr>
        <w:br/>
      </w:r>
      <w:r>
        <w:rPr>
          <w:rStyle w:val="apple-style-span"/>
          <w:rFonts w:ascii="Trebuchet MS" w:hAnsi="Trebuchet MS"/>
          <w:color w:val="333333"/>
        </w:rPr>
        <w:t>litter on litter of kittens, predictably.</w:t>
      </w:r>
      <w:r>
        <w:rPr>
          <w:rFonts w:ascii="Trebuchet MS" w:hAnsi="Trebuchet MS"/>
          <w:color w:val="333333"/>
        </w:rPr>
        <w:br/>
      </w:r>
      <w:r>
        <w:rPr>
          <w:rFonts w:ascii="Trebuchet MS" w:hAnsi="Trebuchet MS"/>
          <w:color w:val="333333"/>
        </w:rPr>
        <w:br/>
      </w:r>
      <w:r>
        <w:rPr>
          <w:rStyle w:val="apple-style-span"/>
          <w:rFonts w:ascii="Trebuchet MS" w:hAnsi="Trebuchet MS"/>
          <w:color w:val="333333"/>
        </w:rPr>
        <w:t>Nevertheless, to be curious</w:t>
      </w:r>
      <w:r>
        <w:rPr>
          <w:rFonts w:ascii="Trebuchet MS" w:hAnsi="Trebuchet MS"/>
          <w:color w:val="333333"/>
        </w:rPr>
        <w:br/>
      </w:r>
      <w:r>
        <w:rPr>
          <w:rStyle w:val="apple-style-span"/>
          <w:rFonts w:ascii="Trebuchet MS" w:hAnsi="Trebuchet MS"/>
          <w:color w:val="333333"/>
        </w:rPr>
        <w:t>is dangerous enough. To distrust</w:t>
      </w:r>
      <w:r>
        <w:rPr>
          <w:rFonts w:ascii="Trebuchet MS" w:hAnsi="Trebuchet MS"/>
          <w:color w:val="333333"/>
        </w:rPr>
        <w:br/>
      </w:r>
      <w:r>
        <w:rPr>
          <w:rStyle w:val="apple-style-span"/>
          <w:rFonts w:ascii="Trebuchet MS" w:hAnsi="Trebuchet MS"/>
          <w:color w:val="333333"/>
        </w:rPr>
        <w:t>what is always said, what seems</w:t>
      </w:r>
      <w:r>
        <w:rPr>
          <w:rFonts w:ascii="Trebuchet MS" w:hAnsi="Trebuchet MS"/>
          <w:color w:val="333333"/>
        </w:rPr>
        <w:br/>
      </w:r>
      <w:r>
        <w:rPr>
          <w:rStyle w:val="apple-style-span"/>
          <w:rFonts w:ascii="Trebuchet MS" w:hAnsi="Trebuchet MS"/>
          <w:color w:val="333333"/>
        </w:rPr>
        <w:t>to ask odd questions, interfere in dreams,</w:t>
      </w:r>
      <w:r>
        <w:rPr>
          <w:rFonts w:ascii="Trebuchet MS" w:hAnsi="Trebuchet MS"/>
          <w:color w:val="333333"/>
        </w:rPr>
        <w:br/>
      </w:r>
      <w:r>
        <w:rPr>
          <w:rStyle w:val="apple-style-span"/>
          <w:rFonts w:ascii="Trebuchet MS" w:hAnsi="Trebuchet MS"/>
          <w:color w:val="333333"/>
        </w:rPr>
        <w:t>leave home, smell rats, have hunches</w:t>
      </w:r>
      <w:r>
        <w:rPr>
          <w:rFonts w:ascii="Trebuchet MS" w:hAnsi="Trebuchet MS"/>
          <w:color w:val="333333"/>
        </w:rPr>
        <w:br/>
      </w:r>
      <w:r>
        <w:rPr>
          <w:rStyle w:val="apple-style-span"/>
          <w:rFonts w:ascii="Trebuchet MS" w:hAnsi="Trebuchet MS"/>
          <w:color w:val="333333"/>
        </w:rPr>
        <w:t>do not endear cats to those doggy circles</w:t>
      </w:r>
      <w:r>
        <w:rPr>
          <w:rFonts w:ascii="Trebuchet MS" w:hAnsi="Trebuchet MS"/>
          <w:color w:val="333333"/>
        </w:rPr>
        <w:br/>
      </w:r>
      <w:r>
        <w:rPr>
          <w:rStyle w:val="apple-style-span"/>
          <w:rFonts w:ascii="Trebuchet MS" w:hAnsi="Trebuchet MS"/>
          <w:color w:val="333333"/>
        </w:rPr>
        <w:t>where well-smelt baskets, suitable wives, good lunches</w:t>
      </w:r>
      <w:r>
        <w:rPr>
          <w:rFonts w:ascii="Trebuchet MS" w:hAnsi="Trebuchet MS"/>
          <w:color w:val="333333"/>
        </w:rPr>
        <w:br/>
      </w:r>
      <w:r>
        <w:rPr>
          <w:rStyle w:val="apple-style-span"/>
          <w:rFonts w:ascii="Trebuchet MS" w:hAnsi="Trebuchet MS"/>
          <w:color w:val="333333"/>
        </w:rPr>
        <w:t>are the order of things, and where prevails</w:t>
      </w:r>
      <w:r>
        <w:rPr>
          <w:rFonts w:ascii="Trebuchet MS" w:hAnsi="Trebuchet MS"/>
          <w:color w:val="333333"/>
        </w:rPr>
        <w:br/>
      </w:r>
      <w:r>
        <w:rPr>
          <w:rStyle w:val="apple-style-span"/>
          <w:rFonts w:ascii="Trebuchet MS" w:hAnsi="Trebuchet MS"/>
          <w:color w:val="333333"/>
        </w:rPr>
        <w:t>much wagging of incurious heads and tails.</w:t>
      </w:r>
      <w:r>
        <w:rPr>
          <w:rFonts w:ascii="Trebuchet MS" w:hAnsi="Trebuchet MS"/>
          <w:color w:val="333333"/>
        </w:rPr>
        <w:br/>
      </w:r>
      <w:r>
        <w:rPr>
          <w:rStyle w:val="apple-style-span"/>
          <w:rFonts w:ascii="Trebuchet MS" w:hAnsi="Trebuchet MS"/>
          <w:color w:val="333333"/>
        </w:rPr>
        <w:t>Face it. Curiosity</w:t>
      </w:r>
      <w:r>
        <w:rPr>
          <w:rFonts w:ascii="Trebuchet MS" w:hAnsi="Trebuchet MS"/>
          <w:color w:val="333333"/>
        </w:rPr>
        <w:br/>
      </w:r>
      <w:r>
        <w:rPr>
          <w:rStyle w:val="apple-style-span"/>
          <w:rFonts w:ascii="Trebuchet MS" w:hAnsi="Trebuchet MS"/>
          <w:color w:val="333333"/>
        </w:rPr>
        <w:t>will not cause us to die--</w:t>
      </w:r>
      <w:r>
        <w:rPr>
          <w:rFonts w:ascii="Trebuchet MS" w:hAnsi="Trebuchet MS"/>
          <w:color w:val="333333"/>
        </w:rPr>
        <w:br/>
      </w:r>
      <w:r>
        <w:rPr>
          <w:rStyle w:val="apple-style-span"/>
          <w:rFonts w:ascii="Trebuchet MS" w:hAnsi="Trebuchet MS"/>
          <w:color w:val="333333"/>
        </w:rPr>
        <w:t>only lack of it will.</w:t>
      </w:r>
      <w:r>
        <w:rPr>
          <w:rFonts w:ascii="Trebuchet MS" w:hAnsi="Trebuchet MS"/>
          <w:color w:val="333333"/>
        </w:rPr>
        <w:br/>
      </w:r>
      <w:r>
        <w:rPr>
          <w:rStyle w:val="apple-style-span"/>
          <w:rFonts w:ascii="Trebuchet MS" w:hAnsi="Trebuchet MS"/>
          <w:color w:val="333333"/>
        </w:rPr>
        <w:t>Never to want to see</w:t>
      </w:r>
      <w:r>
        <w:rPr>
          <w:rFonts w:ascii="Trebuchet MS" w:hAnsi="Trebuchet MS"/>
          <w:color w:val="333333"/>
        </w:rPr>
        <w:br/>
      </w:r>
      <w:r>
        <w:rPr>
          <w:rStyle w:val="apple-style-span"/>
          <w:rFonts w:ascii="Trebuchet MS" w:hAnsi="Trebuchet MS"/>
          <w:color w:val="333333"/>
        </w:rPr>
        <w:t>the other side of the hill</w:t>
      </w:r>
      <w:r>
        <w:rPr>
          <w:rFonts w:ascii="Trebuchet MS" w:hAnsi="Trebuchet MS"/>
          <w:color w:val="333333"/>
        </w:rPr>
        <w:br/>
      </w:r>
      <w:r>
        <w:rPr>
          <w:rStyle w:val="apple-style-span"/>
          <w:rFonts w:ascii="Trebuchet MS" w:hAnsi="Trebuchet MS"/>
          <w:color w:val="333333"/>
        </w:rPr>
        <w:t>or that improbable country</w:t>
      </w:r>
      <w:r>
        <w:rPr>
          <w:rFonts w:ascii="Trebuchet MS" w:hAnsi="Trebuchet MS"/>
          <w:color w:val="333333"/>
        </w:rPr>
        <w:br/>
      </w:r>
      <w:r>
        <w:rPr>
          <w:rStyle w:val="apple-style-span"/>
          <w:rFonts w:ascii="Trebuchet MS" w:hAnsi="Trebuchet MS"/>
          <w:color w:val="333333"/>
        </w:rPr>
        <w:t>where living is an idyll</w:t>
      </w:r>
      <w:r>
        <w:rPr>
          <w:rFonts w:ascii="Trebuchet MS" w:hAnsi="Trebuchet MS"/>
          <w:color w:val="333333"/>
        </w:rPr>
        <w:br/>
      </w:r>
      <w:r>
        <w:rPr>
          <w:rStyle w:val="apple-style-span"/>
          <w:rFonts w:ascii="Trebuchet MS" w:hAnsi="Trebuchet MS"/>
          <w:color w:val="333333"/>
        </w:rPr>
        <w:t>(although a probable hell)</w:t>
      </w:r>
      <w:r>
        <w:rPr>
          <w:rFonts w:ascii="Trebuchet MS" w:hAnsi="Trebuchet MS"/>
          <w:color w:val="333333"/>
        </w:rPr>
        <w:br/>
      </w:r>
      <w:r>
        <w:rPr>
          <w:rStyle w:val="apple-style-span"/>
          <w:rFonts w:ascii="Trebuchet MS" w:hAnsi="Trebuchet MS"/>
          <w:color w:val="333333"/>
        </w:rPr>
        <w:t>would kill us all.</w:t>
      </w:r>
      <w:r>
        <w:rPr>
          <w:rFonts w:ascii="Trebuchet MS" w:hAnsi="Trebuchet MS"/>
          <w:color w:val="333333"/>
        </w:rPr>
        <w:br/>
      </w:r>
      <w:r>
        <w:rPr>
          <w:rStyle w:val="apple-style-span"/>
          <w:rFonts w:ascii="Trebuchet MS" w:hAnsi="Trebuchet MS"/>
          <w:color w:val="333333"/>
        </w:rPr>
        <w:t>Only the curious</w:t>
      </w:r>
      <w:r>
        <w:rPr>
          <w:rFonts w:ascii="Trebuchet MS" w:hAnsi="Trebuchet MS"/>
          <w:color w:val="333333"/>
        </w:rPr>
        <w:br/>
      </w:r>
      <w:r>
        <w:rPr>
          <w:rStyle w:val="apple-style-span"/>
          <w:rFonts w:ascii="Trebuchet MS" w:hAnsi="Trebuchet MS"/>
          <w:color w:val="333333"/>
        </w:rPr>
        <w:t>have, if they live, a tale</w:t>
      </w:r>
      <w:r>
        <w:rPr>
          <w:rFonts w:ascii="Trebuchet MS" w:hAnsi="Trebuchet MS"/>
          <w:color w:val="333333"/>
        </w:rPr>
        <w:br/>
      </w:r>
      <w:r>
        <w:rPr>
          <w:rStyle w:val="apple-style-span"/>
          <w:rFonts w:ascii="Trebuchet MS" w:hAnsi="Trebuchet MS"/>
          <w:color w:val="333333"/>
        </w:rPr>
        <w:t>worth telling at all.</w:t>
      </w:r>
      <w:r>
        <w:rPr>
          <w:rFonts w:ascii="Trebuchet MS" w:hAnsi="Trebuchet MS"/>
          <w:color w:val="333333"/>
        </w:rPr>
        <w:br/>
      </w:r>
      <w:r>
        <w:rPr>
          <w:rFonts w:ascii="Trebuchet MS" w:hAnsi="Trebuchet MS"/>
          <w:color w:val="333333"/>
        </w:rPr>
        <w:br/>
      </w:r>
      <w:r>
        <w:rPr>
          <w:rStyle w:val="apple-style-span"/>
          <w:rFonts w:ascii="Trebuchet MS" w:hAnsi="Trebuchet MS"/>
          <w:color w:val="333333"/>
        </w:rPr>
        <w:t>Dogs say cats love too much, are irresponsible,</w:t>
      </w:r>
      <w:r>
        <w:rPr>
          <w:rFonts w:ascii="Trebuchet MS" w:hAnsi="Trebuchet MS"/>
          <w:color w:val="333333"/>
        </w:rPr>
        <w:br/>
      </w:r>
      <w:r>
        <w:rPr>
          <w:rStyle w:val="apple-style-span"/>
          <w:rFonts w:ascii="Trebuchet MS" w:hAnsi="Trebuchet MS"/>
          <w:color w:val="333333"/>
        </w:rPr>
        <w:t>are changeable, marry too many wives,</w:t>
      </w:r>
      <w:r>
        <w:rPr>
          <w:rFonts w:ascii="Trebuchet MS" w:hAnsi="Trebuchet MS"/>
          <w:color w:val="333333"/>
        </w:rPr>
        <w:br/>
      </w:r>
      <w:r>
        <w:rPr>
          <w:rStyle w:val="apple-style-span"/>
          <w:rFonts w:ascii="Trebuchet MS" w:hAnsi="Trebuchet MS"/>
          <w:color w:val="333333"/>
        </w:rPr>
        <w:t>desert their children, chill all dinner tables</w:t>
      </w:r>
      <w:r>
        <w:rPr>
          <w:rFonts w:ascii="Trebuchet MS" w:hAnsi="Trebuchet MS"/>
          <w:color w:val="333333"/>
        </w:rPr>
        <w:br/>
      </w:r>
      <w:r>
        <w:rPr>
          <w:rStyle w:val="apple-style-span"/>
          <w:rFonts w:ascii="Trebuchet MS" w:hAnsi="Trebuchet MS"/>
          <w:color w:val="333333"/>
        </w:rPr>
        <w:t>with tales of their nine lives.</w:t>
      </w:r>
      <w:r>
        <w:rPr>
          <w:rFonts w:ascii="Trebuchet MS" w:hAnsi="Trebuchet MS"/>
          <w:color w:val="333333"/>
        </w:rPr>
        <w:br/>
      </w:r>
      <w:r>
        <w:rPr>
          <w:rStyle w:val="apple-style-span"/>
          <w:rFonts w:ascii="Trebuchet MS" w:hAnsi="Trebuchet MS"/>
          <w:color w:val="333333"/>
        </w:rPr>
        <w:t>Well, they are lucky. Let them be</w:t>
      </w:r>
      <w:r>
        <w:rPr>
          <w:rFonts w:ascii="Trebuchet MS" w:hAnsi="Trebuchet MS"/>
          <w:color w:val="333333"/>
        </w:rPr>
        <w:br/>
      </w:r>
      <w:r>
        <w:rPr>
          <w:rStyle w:val="apple-style-span"/>
          <w:rFonts w:ascii="Trebuchet MS" w:hAnsi="Trebuchet MS"/>
          <w:color w:val="333333"/>
        </w:rPr>
        <w:t>nine-lived and contradictory,</w:t>
      </w:r>
      <w:r>
        <w:rPr>
          <w:rFonts w:ascii="Trebuchet MS" w:hAnsi="Trebuchet MS"/>
          <w:color w:val="333333"/>
        </w:rPr>
        <w:br/>
      </w:r>
      <w:r>
        <w:rPr>
          <w:rStyle w:val="apple-style-span"/>
          <w:rFonts w:ascii="Trebuchet MS" w:hAnsi="Trebuchet MS"/>
          <w:color w:val="333333"/>
        </w:rPr>
        <w:t>curious enough to change, prepared to pay</w:t>
      </w:r>
      <w:r>
        <w:rPr>
          <w:rFonts w:ascii="Trebuchet MS" w:hAnsi="Trebuchet MS"/>
          <w:color w:val="333333"/>
        </w:rPr>
        <w:br/>
      </w:r>
      <w:r>
        <w:rPr>
          <w:rStyle w:val="apple-style-span"/>
          <w:rFonts w:ascii="Trebuchet MS" w:hAnsi="Trebuchet MS"/>
          <w:color w:val="333333"/>
        </w:rPr>
        <w:t>the cat price, which is to die</w:t>
      </w:r>
      <w:r>
        <w:rPr>
          <w:rFonts w:ascii="Trebuchet MS" w:hAnsi="Trebuchet MS"/>
          <w:color w:val="333333"/>
        </w:rPr>
        <w:br/>
      </w:r>
      <w:r>
        <w:rPr>
          <w:rStyle w:val="apple-style-span"/>
          <w:rFonts w:ascii="Trebuchet MS" w:hAnsi="Trebuchet MS"/>
          <w:color w:val="333333"/>
        </w:rPr>
        <w:t>and die again and again,</w:t>
      </w:r>
      <w:r>
        <w:rPr>
          <w:rFonts w:ascii="Trebuchet MS" w:hAnsi="Trebuchet MS"/>
          <w:color w:val="333333"/>
        </w:rPr>
        <w:br/>
      </w:r>
      <w:r>
        <w:rPr>
          <w:rStyle w:val="apple-style-span"/>
          <w:rFonts w:ascii="Trebuchet MS" w:hAnsi="Trebuchet MS"/>
          <w:color w:val="333333"/>
        </w:rPr>
        <w:t>each time with no less pain.</w:t>
      </w:r>
      <w:r>
        <w:rPr>
          <w:rFonts w:ascii="Trebuchet MS" w:hAnsi="Trebuchet MS"/>
          <w:color w:val="333333"/>
        </w:rPr>
        <w:br/>
      </w:r>
      <w:r>
        <w:rPr>
          <w:rStyle w:val="apple-style-span"/>
          <w:rFonts w:ascii="Trebuchet MS" w:hAnsi="Trebuchet MS"/>
          <w:color w:val="333333"/>
        </w:rPr>
        <w:t>A cat minority of one</w:t>
      </w:r>
      <w:r>
        <w:rPr>
          <w:rFonts w:ascii="Trebuchet MS" w:hAnsi="Trebuchet MS"/>
          <w:color w:val="333333"/>
        </w:rPr>
        <w:br/>
      </w:r>
      <w:r>
        <w:rPr>
          <w:rStyle w:val="apple-style-span"/>
          <w:rFonts w:ascii="Trebuchet MS" w:hAnsi="Trebuchet MS"/>
          <w:color w:val="333333"/>
        </w:rPr>
        <w:t>is all that can be counted on</w:t>
      </w:r>
      <w:r>
        <w:rPr>
          <w:rFonts w:ascii="Trebuchet MS" w:hAnsi="Trebuchet MS"/>
          <w:color w:val="333333"/>
        </w:rPr>
        <w:br/>
      </w:r>
      <w:r>
        <w:rPr>
          <w:rStyle w:val="apple-style-span"/>
          <w:rFonts w:ascii="Trebuchet MS" w:hAnsi="Trebuchet MS"/>
          <w:color w:val="333333"/>
        </w:rPr>
        <w:t>to tell the truth. And what cats have to tell</w:t>
      </w:r>
      <w:r>
        <w:rPr>
          <w:rFonts w:ascii="Trebuchet MS" w:hAnsi="Trebuchet MS"/>
          <w:color w:val="333333"/>
        </w:rPr>
        <w:br/>
      </w:r>
      <w:r>
        <w:rPr>
          <w:rStyle w:val="apple-style-span"/>
          <w:rFonts w:ascii="Trebuchet MS" w:hAnsi="Trebuchet MS"/>
          <w:color w:val="333333"/>
        </w:rPr>
        <w:t>on each return from hell</w:t>
      </w:r>
      <w:r>
        <w:rPr>
          <w:rFonts w:ascii="Trebuchet MS" w:hAnsi="Trebuchet MS"/>
          <w:color w:val="333333"/>
        </w:rPr>
        <w:br/>
      </w:r>
      <w:r>
        <w:rPr>
          <w:rStyle w:val="apple-style-span"/>
          <w:rFonts w:ascii="Trebuchet MS" w:hAnsi="Trebuchet MS"/>
          <w:color w:val="333333"/>
        </w:rPr>
        <w:t>is this: that dying is what the living do,</w:t>
      </w:r>
      <w:r>
        <w:rPr>
          <w:rFonts w:ascii="Trebuchet MS" w:hAnsi="Trebuchet MS"/>
          <w:color w:val="333333"/>
        </w:rPr>
        <w:br/>
      </w:r>
      <w:r>
        <w:rPr>
          <w:rStyle w:val="apple-style-span"/>
          <w:rFonts w:ascii="Trebuchet MS" w:hAnsi="Trebuchet MS"/>
          <w:color w:val="333333"/>
        </w:rPr>
        <w:t>that dying is what the loving do,</w:t>
      </w:r>
      <w:r>
        <w:rPr>
          <w:rFonts w:ascii="Trebuchet MS" w:hAnsi="Trebuchet MS"/>
          <w:color w:val="333333"/>
        </w:rPr>
        <w:br/>
      </w:r>
      <w:r>
        <w:rPr>
          <w:rStyle w:val="apple-style-span"/>
          <w:rFonts w:ascii="Trebuchet MS" w:hAnsi="Trebuchet MS"/>
          <w:color w:val="333333"/>
        </w:rPr>
        <w:t>and that dead dogs are those who do not know</w:t>
      </w:r>
      <w:r>
        <w:rPr>
          <w:rFonts w:ascii="Trebuchet MS" w:hAnsi="Trebuchet MS"/>
          <w:color w:val="333333"/>
        </w:rPr>
        <w:br/>
      </w:r>
      <w:r>
        <w:rPr>
          <w:rStyle w:val="apple-style-span"/>
          <w:rFonts w:ascii="Trebuchet MS" w:hAnsi="Trebuchet MS"/>
          <w:color w:val="333333"/>
        </w:rPr>
        <w:t>that dying is what, to live, each has to do.</w:t>
      </w:r>
    </w:p>
    <w:p w:rsidR="00F86FB9" w:rsidRDefault="00F86FB9" w:rsidP="005A0D43">
      <w:pPr>
        <w:spacing w:line="240" w:lineRule="auto"/>
        <w:ind w:firstLine="720"/>
        <w:contextualSpacing/>
        <w:jc w:val="center"/>
      </w:pPr>
    </w:p>
    <w:p w:rsidR="00F86FB9" w:rsidRDefault="00F86FB9" w:rsidP="009B56EC">
      <w:pPr>
        <w:spacing w:line="240" w:lineRule="auto"/>
        <w:contextualSpacing/>
      </w:pPr>
      <w:r>
        <w:t>Alastair Reed</w:t>
      </w:r>
    </w:p>
    <w:p w:rsidR="00F86FB9" w:rsidRDefault="00832341" w:rsidP="009B56EC">
      <w:pPr>
        <w:spacing w:line="480" w:lineRule="auto"/>
        <w:ind w:firstLine="720"/>
        <w:contextualSpacing/>
        <w:jc w:val="center"/>
      </w:pPr>
      <w:commentRangeStart w:id="0"/>
      <w:r w:rsidRPr="00832341">
        <w:rPr>
          <w:rStyle w:val="apple-style-span"/>
          <w:rFonts w:ascii="Trebuchet MS" w:hAnsi="Trebuchet MS"/>
          <w:color w:val="333333"/>
          <w:lang w:eastAsia="zh-TW"/>
        </w:rPr>
        <w:lastRenderedPageBreak/>
        <w:pict>
          <v:shapetype id="_x0000_t202" coordsize="21600,21600" o:spt="202" path="m,l,21600r21600,l21600,xe">
            <v:stroke joinstyle="miter"/>
            <v:path gradientshapeok="t" o:connecttype="rect"/>
          </v:shapetype>
          <v:shape id="_x0000_s1027" type="#_x0000_t202" style="position:absolute;left:0;text-align:left;margin-left:-10.35pt;margin-top:-49.4pt;width:187.2pt;height:51.9pt;z-index:251660288;mso-width-percent:400;mso-width-percent:400;mso-width-relative:margin;mso-height-relative:margin" stroked="f">
            <v:textbox>
              <w:txbxContent>
                <w:p w:rsidR="008F38A9" w:rsidRDefault="008F38A9" w:rsidP="008F38A9">
                  <w:pPr>
                    <w:pStyle w:val="Header"/>
                  </w:pPr>
                  <w:r>
                    <w:t>Greg Facchine</w:t>
                  </w:r>
                </w:p>
                <w:p w:rsidR="008F38A9" w:rsidRDefault="008F38A9" w:rsidP="008F38A9">
                  <w:pPr>
                    <w:pStyle w:val="Header"/>
                  </w:pPr>
                  <w:r>
                    <w:t>AP literature and composition</w:t>
                  </w:r>
                </w:p>
                <w:p w:rsidR="008F38A9" w:rsidRDefault="008F38A9" w:rsidP="008F38A9">
                  <w:pPr>
                    <w:pStyle w:val="Header"/>
                  </w:pPr>
                  <w:r>
                    <w:t>October 11,2009</w:t>
                  </w:r>
                </w:p>
                <w:p w:rsidR="008F38A9" w:rsidRDefault="008F38A9"/>
              </w:txbxContent>
            </v:textbox>
          </v:shape>
        </w:pict>
      </w:r>
      <w:r w:rsidR="00F86FB9">
        <w:t>“Curiosity” Explication</w:t>
      </w:r>
      <w:commentRangeEnd w:id="0"/>
      <w:r w:rsidR="00295283">
        <w:rPr>
          <w:rStyle w:val="CommentReference"/>
        </w:rPr>
        <w:commentReference w:id="0"/>
      </w:r>
    </w:p>
    <w:p w:rsidR="00F86FB9" w:rsidRDefault="00F86FB9" w:rsidP="009B56EC">
      <w:pPr>
        <w:spacing w:line="480" w:lineRule="auto"/>
        <w:ind w:firstLine="720"/>
        <w:contextualSpacing/>
      </w:pPr>
      <w:r>
        <w:t>The poem “Curiosity” by Alastair Reid is an incredibly witty poem that plays off the saying “curiosity killed the cat.” The poem depicts some of the traits that allow individuals to live life to their fullest. The poem makes a brilliant play off the saying “curiosity killed the cat.” “Curiosity” emphasizes the importance of living as a self-sufficient individual who is not controlled by the grasps of society. The poem compares two different kinds of people: one who lives life to its fullest by taking chances and one who hides behind the walls of society and alway</w:t>
      </w:r>
      <w:r w:rsidR="00E42250">
        <w:t>s takes the safe route. It</w:t>
      </w:r>
      <w:r>
        <w:t xml:space="preserve"> uses cats and dogs to symbolize each type of view on life; cats are the self-determining risk takers while the dogs are the monotonic conservatives.  “Curiosity” uses many forms of literary devices such as; title, symbols, connotation, denotation, musical devices, and imagery to explain that in order to live life to its fullest, it is important to take risks and not be influenced by social pressures.  </w:t>
      </w:r>
    </w:p>
    <w:p w:rsidR="00F86FB9" w:rsidRDefault="00F86FB9" w:rsidP="009B56EC">
      <w:pPr>
        <w:spacing w:line="480" w:lineRule="auto"/>
        <w:ind w:firstLine="720"/>
        <w:contextualSpacing/>
      </w:pPr>
      <w:r>
        <w:t>The first literary device that  develop</w:t>
      </w:r>
      <w:r w:rsidR="008E43DC">
        <w:t>s</w:t>
      </w:r>
      <w:r>
        <w:t xml:space="preserve"> a theme is the connotation and denotation of the title.  The denotation of the word “Curiosity” is the desire to learn about anything.  The denotation of this word describes the personality and viewpoints of the cats.  They are adventurous, spontaneous, and are not afraid to contradict society. The connotation of “Curiosity,” in relevance to the poem and its meaning, is a positive characteristic that describes a way of </w:t>
      </w:r>
      <w:r w:rsidR="008E43DC">
        <w:t>life</w:t>
      </w:r>
      <w:r>
        <w:t xml:space="preserve"> The poem describes curiosity as the ability “to distrust / what is always said, what seems / to ask odd questions, interfere in dreams” (6-8). To be curious is to always question authority and to refuse to conform. The “curious” </w:t>
      </w:r>
      <w:r w:rsidR="00FF2B91">
        <w:t xml:space="preserve">cats </w:t>
      </w:r>
      <w:r>
        <w:t xml:space="preserve">in this poem represent the kind of people who enjoy life on their own terms and avoid the confinements of society. On the other end of the spectrum, </w:t>
      </w:r>
      <w:r w:rsidR="00FF2B91">
        <w:t xml:space="preserve">dogs </w:t>
      </w:r>
      <w:r>
        <w:t>are not inquisitive and are meant to represent the kind of people who do the accepted things and go with the flow. The word “Curiosity” can be interpreted thematically as the ability to take risks.</w:t>
      </w:r>
    </w:p>
    <w:p w:rsidR="00F86FB9" w:rsidRDefault="00832341" w:rsidP="009B56EC">
      <w:pPr>
        <w:spacing w:line="480" w:lineRule="auto"/>
        <w:ind w:firstLine="720"/>
        <w:contextualSpacing/>
      </w:pPr>
      <w:r>
        <w:rPr>
          <w:noProof/>
          <w:lang w:eastAsia="zh-TW"/>
        </w:rPr>
        <w:pict>
          <v:shape id="_x0000_s1028" type="#_x0000_t202" style="position:absolute;left:0;text-align:left;margin-left:374.85pt;margin-top:-51.05pt;width:84.75pt;height:32.65pt;z-index:251662336;mso-height-percent:200;mso-height-percent:200;mso-width-relative:margin;mso-height-relative:margin" stroked="f">
            <v:textbox style="mso-fit-shape-to-text:t">
              <w:txbxContent>
                <w:p w:rsidR="00E42250" w:rsidRDefault="00E42250">
                  <w:r>
                    <w:t>Facchine 2</w:t>
                  </w:r>
                </w:p>
              </w:txbxContent>
            </v:textbox>
          </v:shape>
        </w:pict>
      </w:r>
      <w:r w:rsidR="00F86FB9">
        <w:t xml:space="preserve">“Curiosity” relies heavily on symbols in order to create a theme and maintain its poetic features. The symbols that make “Curiosity” such a clever poem are the use of cats and dogs to represent two </w:t>
      </w:r>
      <w:r w:rsidR="00F86FB9">
        <w:lastRenderedPageBreak/>
        <w:t xml:space="preserve">extremes of society. Cats, independent by nature, correspond to an existentialists view point. Meanwhile, the dogs, loyal conformists, embody the typical norms of society which dislike change. </w:t>
      </w:r>
      <w:r w:rsidR="00E42250">
        <w:t xml:space="preserve">The dogs accuse the cats of violating social laws and say that they are irresponsible </w:t>
      </w:r>
      <w:r w:rsidR="00906499">
        <w:t xml:space="preserve">(27-29). </w:t>
      </w:r>
      <w:r w:rsidR="00E42250">
        <w:t>Meanwhile, the dogs</w:t>
      </w:r>
      <w:r w:rsidR="00E42250" w:rsidRPr="00E42250">
        <w:rPr>
          <w:rStyle w:val="apple-style-span"/>
          <w:rFonts w:ascii="Trebuchet MS" w:hAnsi="Trebuchet MS"/>
          <w:color w:val="333333"/>
        </w:rPr>
        <w:t xml:space="preserve"> </w:t>
      </w:r>
      <w:r w:rsidR="00E42250">
        <w:rPr>
          <w:rStyle w:val="apple-style-span"/>
          <w:rFonts w:ascii="Trebuchet MS" w:hAnsi="Trebuchet MS"/>
          <w:color w:val="333333"/>
        </w:rPr>
        <w:t>have “well-smelt baskets, suitable wives, good lunches</w:t>
      </w:r>
      <w:r w:rsidR="00906499">
        <w:rPr>
          <w:rStyle w:val="apple-style-span"/>
          <w:rFonts w:ascii="Trebuchet MS" w:hAnsi="Trebuchet MS"/>
          <w:color w:val="333333"/>
        </w:rPr>
        <w:t>,” which means that they have a rather proper and conservative connotation (</w:t>
      </w:r>
      <w:r w:rsidR="00E42250">
        <w:rPr>
          <w:rStyle w:val="apple-style-span"/>
          <w:rFonts w:ascii="Trebuchet MS" w:hAnsi="Trebuchet MS"/>
          <w:color w:val="333333"/>
        </w:rPr>
        <w:t>12)</w:t>
      </w:r>
      <w:r w:rsidR="00906499">
        <w:rPr>
          <w:rStyle w:val="apple-style-span"/>
          <w:rFonts w:ascii="Trebuchet MS" w:hAnsi="Trebuchet MS"/>
          <w:color w:val="333333"/>
        </w:rPr>
        <w:t>.</w:t>
      </w:r>
      <w:r w:rsidR="00E42250">
        <w:t xml:space="preserve"> </w:t>
      </w:r>
      <w:r w:rsidR="00F86FB9">
        <w:t xml:space="preserve">These animals are symbols because they are literally describing the attitudes of cats and dogs; however, they also portray different outlooks on life. The symbols used in this poem maintain an interesting plot while providing a much deeper interpretation and meaning. At first glance the poem presents an entertaining comparison between the behaviors of cats and dogs. After considering the symbols, the poem obviously illustrates a very important aspect of human life: to live life with no regrets. Therefore, it is essential to take advantage of all opportunities.  The combination of the surface and symbolic nature of the poem is what makes the theme so potent. </w:t>
      </w:r>
    </w:p>
    <w:p w:rsidR="00F86FB9" w:rsidRDefault="00F86FB9" w:rsidP="009B56EC">
      <w:pPr>
        <w:spacing w:line="480" w:lineRule="auto"/>
        <w:ind w:firstLine="720"/>
        <w:contextualSpacing/>
      </w:pPr>
      <w:r>
        <w:t xml:space="preserve">In “Curiosity,” the word “die” has </w:t>
      </w:r>
      <w:r w:rsidR="00FF2B91">
        <w:t xml:space="preserve">an </w:t>
      </w:r>
      <w:r>
        <w:t xml:space="preserve">alternating connotation throughout the poem. The consistent denotation on the word “die” is the act of death or to cease to exist. However, the connotation of the word completely changes throughout the poem. In the third stanza, “Curiosity </w:t>
      </w:r>
      <w:ins w:id="1" w:author=" " w:date="2009-12-14T15:13:00Z">
        <w:r w:rsidR="00FF2B91">
          <w:t xml:space="preserve"> </w:t>
        </w:r>
      </w:ins>
      <w:r>
        <w:t>/</w:t>
      </w:r>
      <w:ins w:id="2" w:author=" " w:date="2009-12-14T15:13:00Z">
        <w:r w:rsidR="00FF2B91">
          <w:t xml:space="preserve"> </w:t>
        </w:r>
      </w:ins>
      <w:r>
        <w:t>will not cause us to die--</w:t>
      </w:r>
      <w:ins w:id="3" w:author=" " w:date="2009-12-14T15:14:00Z">
        <w:r w:rsidR="00FF2B91">
          <w:t xml:space="preserve"> </w:t>
        </w:r>
      </w:ins>
      <w:r>
        <w:t>/</w:t>
      </w:r>
      <w:ins w:id="4" w:author=" " w:date="2009-12-14T15:14:00Z">
        <w:r w:rsidR="00FF2B91">
          <w:t xml:space="preserve"> </w:t>
        </w:r>
      </w:ins>
      <w:r>
        <w:t xml:space="preserve">only lack of it will,” the connotation of the word “die” is better understood if “die” </w:t>
      </w:r>
      <w:r w:rsidR="008F38A9">
        <w:t xml:space="preserve">were </w:t>
      </w:r>
      <w:r>
        <w:t xml:space="preserve">changed to the phrase “not live life to its fullest “(15-17).These three lines are conveying the idea that in order to live a fulfilling life, one must take chances, the lack of curiosity will only lead to a life full of regret.  Furthermore, the connotation of the word “die” or “dying”, changes at the end of the poem. In the final stanza, the poem states, "that dying is what the living do, / that dying is what the loving do,” which exhibits a different connotation of the word “dying” (40-41). In this part of the poem the word “dying” is used to represent risk taking. Once again, the poem refers to the theme when it states that in order to live and love, one must be adventurous and live without regrets. </w:t>
      </w:r>
    </w:p>
    <w:p w:rsidR="00F86FB9" w:rsidRDefault="00F86FB9" w:rsidP="009B56EC">
      <w:pPr>
        <w:spacing w:line="480" w:lineRule="auto"/>
        <w:ind w:firstLine="720"/>
        <w:contextualSpacing/>
      </w:pPr>
      <w:r>
        <w:lastRenderedPageBreak/>
        <w:t xml:space="preserve">“Curiosity” implements many musical devices in order to maintain structural fluidity as well as a clever tone. The common musical devices in this poem are assonance, consonance, and approximate rhymes. The combinations of these musical devices are what give the poem a bold musical orientation.  There </w:t>
      </w:r>
      <w:r w:rsidR="00FF2B91">
        <w:t xml:space="preserve">is </w:t>
      </w:r>
      <w:r>
        <w:t>assonance</w:t>
      </w:r>
      <w:del w:id="5" w:author=" " w:date="2009-12-14T15:16:00Z">
        <w:r w:rsidDel="00FF2B91">
          <w:delText>s</w:delText>
        </w:r>
      </w:del>
      <w:r>
        <w:t xml:space="preserve"> and consonance in the segment, “what is always said, what seems / to ask odd questions, interfere in dreams.” (7-8) The words “seems” and “dreams” are both assonance and consonance The assonance is the “ee” sound in the middle of the word, while the consonance is the “zz” sound at the end of each word. There are a few cases of approximate rhymes used in an attempt to connect certain </w:t>
      </w:r>
      <w:r w:rsidR="00906499">
        <w:t xml:space="preserve">musical </w:t>
      </w:r>
      <w:r>
        <w:t xml:space="preserve">elements of the poem. It is possible to connect the bold rhyming style with the meaning of the poem. The bold yet witty rhymes show that one must create a unique style that expresses ones feelings in order to truly be independent. </w:t>
      </w:r>
    </w:p>
    <w:p w:rsidR="00F86FB9" w:rsidRDefault="00832341" w:rsidP="009B56EC">
      <w:pPr>
        <w:spacing w:line="480" w:lineRule="auto"/>
        <w:ind w:firstLine="720"/>
        <w:contextualSpacing/>
      </w:pPr>
      <w:r>
        <w:rPr>
          <w:noProof/>
        </w:rPr>
        <w:pict>
          <v:shape id="_x0000_s1029" type="#_x0000_t202" style="position:absolute;left:0;text-align:left;margin-left:393.55pt;margin-top:-253.9pt;width:84.75pt;height:32.65pt;z-index:251663360;mso-height-percent:200;mso-height-percent:200;mso-width-relative:margin;mso-height-relative:margin" stroked="f">
            <v:textbox style="mso-fit-shape-to-text:t">
              <w:txbxContent>
                <w:p w:rsidR="00E42250" w:rsidRDefault="00E42250" w:rsidP="00E42250">
                  <w:r>
                    <w:t>Facchine 3</w:t>
                  </w:r>
                </w:p>
              </w:txbxContent>
            </v:textbox>
          </v:shape>
        </w:pict>
      </w:r>
      <w:r w:rsidR="00F86FB9">
        <w:t xml:space="preserve">“Curiosity” has conveyed a powerful message that describes how to fulfill one’s life. The many literary elements of this poem have been cleverly combined in order to form an efficient poem. The connotation and denotation of specific words have assisted in the understanding of many of the symbols. The symbols within this poem are the most essential elements in forming a combined meaning. The musical devises utilized in “curiosity” connect all of the literary elements into one fluent and structural poem. The combined networks of literary elements are necessary for developing theme that can be interpreted by the reader.  </w:t>
      </w:r>
    </w:p>
    <w:p w:rsidR="00F86FB9" w:rsidRDefault="00F86FB9" w:rsidP="009B56EC">
      <w:pPr>
        <w:spacing w:line="480" w:lineRule="auto"/>
        <w:ind w:firstLine="720"/>
        <w:contextualSpacing/>
      </w:pPr>
    </w:p>
    <w:p w:rsidR="00F86FB9" w:rsidRDefault="00F86FB9" w:rsidP="009B56EC">
      <w:pPr>
        <w:spacing w:line="480" w:lineRule="auto"/>
        <w:ind w:firstLine="720"/>
        <w:contextualSpacing/>
      </w:pPr>
    </w:p>
    <w:p w:rsidR="00F86FB9" w:rsidRDefault="00F86FB9" w:rsidP="009B56EC">
      <w:pPr>
        <w:spacing w:line="480" w:lineRule="auto"/>
        <w:ind w:firstLine="720"/>
        <w:contextualSpacing/>
      </w:pPr>
    </w:p>
    <w:p w:rsidR="00F86FB9" w:rsidRDefault="00F86FB9" w:rsidP="009B56EC">
      <w:pPr>
        <w:spacing w:line="480" w:lineRule="auto"/>
        <w:ind w:firstLine="720"/>
        <w:contextualSpacing/>
      </w:pPr>
    </w:p>
    <w:p w:rsidR="00F86FB9" w:rsidRDefault="00F86FB9" w:rsidP="009B56EC">
      <w:pPr>
        <w:spacing w:line="480" w:lineRule="auto"/>
        <w:ind w:firstLine="720"/>
        <w:contextualSpacing/>
      </w:pPr>
    </w:p>
    <w:p w:rsidR="00F86FB9" w:rsidRDefault="00F86FB9" w:rsidP="009B56EC">
      <w:pPr>
        <w:spacing w:line="480" w:lineRule="auto"/>
        <w:ind w:firstLine="720"/>
        <w:contextualSpacing/>
      </w:pPr>
    </w:p>
    <w:p w:rsidR="00F86FB9" w:rsidRDefault="00F86FB9" w:rsidP="009B56EC">
      <w:pPr>
        <w:spacing w:line="480" w:lineRule="auto"/>
        <w:ind w:firstLine="720"/>
        <w:contextualSpacing/>
      </w:pPr>
    </w:p>
    <w:p w:rsidR="00F86FB9" w:rsidRDefault="00F86FB9" w:rsidP="009B56EC">
      <w:pPr>
        <w:spacing w:line="480" w:lineRule="auto"/>
        <w:ind w:firstLine="720"/>
        <w:contextualSpacing/>
      </w:pPr>
    </w:p>
    <w:p w:rsidR="00F86FB9" w:rsidRDefault="00F86FB9" w:rsidP="009B56EC">
      <w:pPr>
        <w:spacing w:line="480" w:lineRule="auto"/>
        <w:ind w:firstLine="720"/>
        <w:contextualSpacing/>
      </w:pPr>
    </w:p>
    <w:p w:rsidR="00F86FB9" w:rsidRDefault="00F86FB9" w:rsidP="009B56EC">
      <w:pPr>
        <w:spacing w:line="480" w:lineRule="auto"/>
        <w:ind w:firstLine="720"/>
        <w:contextualSpacing/>
        <w:jc w:val="center"/>
      </w:pPr>
      <w:r>
        <w:t>Work cited</w:t>
      </w:r>
    </w:p>
    <w:p w:rsidR="00F86FB9" w:rsidRDefault="00F86FB9" w:rsidP="009B56EC">
      <w:pPr>
        <w:spacing w:line="480" w:lineRule="auto"/>
        <w:contextualSpacing/>
      </w:pPr>
    </w:p>
    <w:p w:rsidR="00F86FB9" w:rsidRPr="00261AA2" w:rsidRDefault="00F86FB9" w:rsidP="009B56EC">
      <w:pPr>
        <w:spacing w:line="480" w:lineRule="auto"/>
        <w:ind w:left="720" w:hanging="720"/>
        <w:contextualSpacing/>
      </w:pPr>
      <w:r>
        <w:t xml:space="preserve">Reid , Alastair. "Curiosity." </w:t>
      </w:r>
      <w:r w:rsidR="00832341" w:rsidRPr="00832341">
        <w:rPr>
          <w:i/>
        </w:rPr>
        <w:t>Perrines Literature Strucure, sound, and sense.</w:t>
      </w:r>
      <w:r>
        <w:t xml:space="preserve"> Eds. Thomas Arp and Greg Johnson. 9th ed. Boston: Thompson Wadsworth, 2006. 749-50. Print.</w:t>
      </w:r>
    </w:p>
    <w:p w:rsidR="00F86FB9" w:rsidRDefault="00DC0950">
      <w:ins w:id="6" w:author=" " w:date="2009-12-14T15:17: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35pt;height:265.4pt">
              <v:imagedata r:id="rId7" o:title=""/>
            </v:shape>
          </w:pict>
        </w:r>
      </w:ins>
    </w:p>
    <w:sectPr w:rsidR="00F86FB9" w:rsidSect="008F38A9">
      <w:headerReference w:type="default" r:id="rId8"/>
      <w:pgSz w:w="12240" w:h="15840" w:code="1"/>
      <w:pgMar w:top="1440" w:right="1440" w:bottom="1440" w:left="1440" w:header="720" w:footer="720" w:gutter="0"/>
      <w:pgNumType w:start="2"/>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9:11:00Z" w:initials="M. Lane">
    <w:p w:rsidR="00295283" w:rsidRDefault="00295283">
      <w:pPr>
        <w:pStyle w:val="CommentText"/>
      </w:pPr>
      <w:r>
        <w:rPr>
          <w:rStyle w:val="CommentReference"/>
        </w:rPr>
        <w:annotationRef/>
      </w:r>
      <w:r>
        <w:t>SIGNED: M. Lane – 1.6.10</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569" w:rsidRDefault="00997569" w:rsidP="00D35975">
      <w:pPr>
        <w:spacing w:after="0" w:line="240" w:lineRule="auto"/>
      </w:pPr>
      <w:r>
        <w:separator/>
      </w:r>
    </w:p>
  </w:endnote>
  <w:endnote w:type="continuationSeparator" w:id="0">
    <w:p w:rsidR="00997569" w:rsidRDefault="00997569" w:rsidP="00D359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569" w:rsidRDefault="00997569" w:rsidP="00D35975">
      <w:pPr>
        <w:spacing w:after="0" w:line="240" w:lineRule="auto"/>
      </w:pPr>
      <w:r>
        <w:separator/>
      </w:r>
    </w:p>
  </w:footnote>
  <w:footnote w:type="continuationSeparator" w:id="0">
    <w:p w:rsidR="00997569" w:rsidRDefault="00997569" w:rsidP="00D359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FB9" w:rsidRPr="00E42250" w:rsidRDefault="00F86FB9" w:rsidP="009B56EC">
    <w:pPr>
      <w:pStyle w:val="Header"/>
      <w:jc w:val="right"/>
      <w:rPr>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trackRevisions/>
  <w:defaultTabStop w:val="720"/>
  <w:characterSpacingControl w:val="doNotCompress"/>
  <w:hdrShapeDefaults>
    <o:shapedefaults v:ext="edit" spidmax="10242"/>
  </w:hdrShapeDefaults>
  <w:footnotePr>
    <w:footnote w:id="-1"/>
    <w:footnote w:id="0"/>
  </w:footnotePr>
  <w:endnotePr>
    <w:endnote w:id="-1"/>
    <w:endnote w:id="0"/>
  </w:endnotePr>
  <w:compat/>
  <w:rsids>
    <w:rsidRoot w:val="00D35975"/>
    <w:rsid w:val="00014898"/>
    <w:rsid w:val="0005678F"/>
    <w:rsid w:val="000C4335"/>
    <w:rsid w:val="000D5B0A"/>
    <w:rsid w:val="00174BD8"/>
    <w:rsid w:val="002064AE"/>
    <w:rsid w:val="002455DE"/>
    <w:rsid w:val="00261AA2"/>
    <w:rsid w:val="0027253A"/>
    <w:rsid w:val="00295283"/>
    <w:rsid w:val="002A3C56"/>
    <w:rsid w:val="00373414"/>
    <w:rsid w:val="0046564D"/>
    <w:rsid w:val="0048334D"/>
    <w:rsid w:val="00531ED3"/>
    <w:rsid w:val="005A0D43"/>
    <w:rsid w:val="005D22BE"/>
    <w:rsid w:val="005D6908"/>
    <w:rsid w:val="00602B54"/>
    <w:rsid w:val="00672331"/>
    <w:rsid w:val="007641F7"/>
    <w:rsid w:val="007B750B"/>
    <w:rsid w:val="007D1DD6"/>
    <w:rsid w:val="007F3E90"/>
    <w:rsid w:val="007F6AA8"/>
    <w:rsid w:val="00832341"/>
    <w:rsid w:val="00880998"/>
    <w:rsid w:val="008E43DC"/>
    <w:rsid w:val="008F38A9"/>
    <w:rsid w:val="00906499"/>
    <w:rsid w:val="00997569"/>
    <w:rsid w:val="009B56EC"/>
    <w:rsid w:val="00A03D31"/>
    <w:rsid w:val="00A9266A"/>
    <w:rsid w:val="00B40066"/>
    <w:rsid w:val="00B66F8D"/>
    <w:rsid w:val="00B801BB"/>
    <w:rsid w:val="00C966B9"/>
    <w:rsid w:val="00CF2F13"/>
    <w:rsid w:val="00D33B35"/>
    <w:rsid w:val="00D35975"/>
    <w:rsid w:val="00D86AC0"/>
    <w:rsid w:val="00DC0950"/>
    <w:rsid w:val="00E362B3"/>
    <w:rsid w:val="00E37095"/>
    <w:rsid w:val="00E42250"/>
    <w:rsid w:val="00F86FB9"/>
    <w:rsid w:val="00FF2B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DD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359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D35975"/>
    <w:rPr>
      <w:rFonts w:cs="Times New Roman"/>
    </w:rPr>
  </w:style>
  <w:style w:type="paragraph" w:styleId="Footer">
    <w:name w:val="footer"/>
    <w:basedOn w:val="Normal"/>
    <w:link w:val="FooterChar"/>
    <w:uiPriority w:val="99"/>
    <w:semiHidden/>
    <w:rsid w:val="00D359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D35975"/>
    <w:rPr>
      <w:rFonts w:cs="Times New Roman"/>
    </w:rPr>
  </w:style>
  <w:style w:type="character" w:customStyle="1" w:styleId="apple-style-span">
    <w:name w:val="apple-style-span"/>
    <w:basedOn w:val="DefaultParagraphFont"/>
    <w:uiPriority w:val="99"/>
    <w:rsid w:val="009B56EC"/>
    <w:rPr>
      <w:rFonts w:cs="Times New Roman"/>
    </w:rPr>
  </w:style>
  <w:style w:type="character" w:styleId="PageNumber">
    <w:name w:val="page number"/>
    <w:basedOn w:val="DefaultParagraphFont"/>
    <w:uiPriority w:val="99"/>
    <w:rsid w:val="009B56EC"/>
    <w:rPr>
      <w:rFonts w:cs="Times New Roman"/>
    </w:rPr>
  </w:style>
  <w:style w:type="character" w:styleId="CommentReference">
    <w:name w:val="annotation reference"/>
    <w:basedOn w:val="DefaultParagraphFont"/>
    <w:uiPriority w:val="99"/>
    <w:semiHidden/>
    <w:unhideWhenUsed/>
    <w:rsid w:val="00FF2B91"/>
    <w:rPr>
      <w:sz w:val="16"/>
      <w:szCs w:val="16"/>
    </w:rPr>
  </w:style>
  <w:style w:type="paragraph" w:styleId="CommentText">
    <w:name w:val="annotation text"/>
    <w:basedOn w:val="Normal"/>
    <w:link w:val="CommentTextChar"/>
    <w:uiPriority w:val="99"/>
    <w:semiHidden/>
    <w:unhideWhenUsed/>
    <w:rsid w:val="00FF2B91"/>
    <w:rPr>
      <w:sz w:val="20"/>
      <w:szCs w:val="20"/>
    </w:rPr>
  </w:style>
  <w:style w:type="character" w:customStyle="1" w:styleId="CommentTextChar">
    <w:name w:val="Comment Text Char"/>
    <w:basedOn w:val="DefaultParagraphFont"/>
    <w:link w:val="CommentText"/>
    <w:uiPriority w:val="99"/>
    <w:semiHidden/>
    <w:rsid w:val="00FF2B91"/>
    <w:rPr>
      <w:sz w:val="20"/>
      <w:szCs w:val="20"/>
    </w:rPr>
  </w:style>
  <w:style w:type="paragraph" w:styleId="CommentSubject">
    <w:name w:val="annotation subject"/>
    <w:basedOn w:val="CommentText"/>
    <w:next w:val="CommentText"/>
    <w:link w:val="CommentSubjectChar"/>
    <w:uiPriority w:val="99"/>
    <w:semiHidden/>
    <w:unhideWhenUsed/>
    <w:rsid w:val="00FF2B91"/>
    <w:rPr>
      <w:b/>
      <w:bCs/>
    </w:rPr>
  </w:style>
  <w:style w:type="character" w:customStyle="1" w:styleId="CommentSubjectChar">
    <w:name w:val="Comment Subject Char"/>
    <w:basedOn w:val="CommentTextChar"/>
    <w:link w:val="CommentSubject"/>
    <w:uiPriority w:val="99"/>
    <w:semiHidden/>
    <w:rsid w:val="00FF2B91"/>
    <w:rPr>
      <w:b/>
      <w:bCs/>
    </w:rPr>
  </w:style>
  <w:style w:type="paragraph" w:styleId="BalloonText">
    <w:name w:val="Balloon Text"/>
    <w:basedOn w:val="Normal"/>
    <w:link w:val="BalloonTextChar"/>
    <w:uiPriority w:val="99"/>
    <w:semiHidden/>
    <w:unhideWhenUsed/>
    <w:rsid w:val="00FF2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B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1161</Words>
  <Characters>6621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Curiosity</vt:lpstr>
    </vt:vector>
  </TitlesOfParts>
  <Company/>
  <LinksUpToDate>false</LinksUpToDate>
  <CharactersWithSpaces>7767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Curiosity</dc:title>
  <dc:creator>Facchine</dc:creator>
  <cp:lastModifiedBy>Facchine</cp:lastModifiedBy>
  <cp:revision>2</cp:revision>
  <dcterms:created xsi:type="dcterms:W3CDTF">2010-01-15T00:04:00Z</dcterms:created>
  <dcterms:modified xsi:type="dcterms:W3CDTF">2010-01-15T00:04:00Z</dcterms:modified>
</cp:coreProperties>
</file>